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C8059E"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V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6C148018" w:rsidR="009A2EAA" w:rsidRPr="00EF3E78" w:rsidRDefault="009A2EAA" w:rsidP="000C58E3">
            <w:pPr>
              <w:spacing w:before="240"/>
              <w:rPr>
                <w:rFonts w:ascii="Arial" w:hAnsi="Arial" w:cs="Arial"/>
                <w:sz w:val="22"/>
              </w:rPr>
            </w:pP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 xml:space="preserve">Αρ.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w:t>
            </w:r>
            <w:proofErr w:type="spellStart"/>
            <w:r w:rsidRPr="005F40B7">
              <w:rPr>
                <w:rFonts w:ascii="Arial" w:hAnsi="Arial" w:cs="Arial"/>
                <w:sz w:val="16"/>
              </w:rPr>
              <w:t>νση</w:t>
            </w:r>
            <w:proofErr w:type="spellEnd"/>
            <w:r w:rsidRPr="005F40B7">
              <w:rPr>
                <w:rFonts w:ascii="Arial" w:hAnsi="Arial" w:cs="Arial"/>
                <w:sz w:val="16"/>
              </w:rPr>
              <w:t xml:space="preserve">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2EC3D74A" w14:textId="77777777" w:rsidR="007B7DBD" w:rsidRDefault="00691983" w:rsidP="00BF7992">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18296E">
        <w:rPr>
          <w:rFonts w:ascii="Arial" w:hAnsi="Arial" w:cs="Arial"/>
          <w:sz w:val="20"/>
          <w:szCs w:val="20"/>
        </w:rPr>
        <w:t xml:space="preserve"> </w:t>
      </w:r>
      <w:r w:rsidR="00160255">
        <w:rPr>
          <w:rFonts w:ascii="Arial" w:hAnsi="Arial" w:cs="Arial"/>
          <w:sz w:val="20"/>
          <w:szCs w:val="20"/>
        </w:rPr>
        <w:t>Σ</w:t>
      </w:r>
      <w:r w:rsidR="00160255" w:rsidRPr="00BF7992">
        <w:rPr>
          <w:rFonts w:ascii="Arial" w:hAnsi="Arial" w:cs="Arial"/>
          <w:sz w:val="20"/>
          <w:szCs w:val="20"/>
        </w:rPr>
        <w:t xml:space="preserve">ύμφωνα με τον Κανονισμό (ΕΕ) 2023/2831 </w:t>
      </w:r>
      <w:bookmarkStart w:id="0" w:name="_GoBack"/>
      <w:r w:rsidR="007B7DBD" w:rsidRPr="008671C5">
        <w:rPr>
          <w:rFonts w:ascii="Arial" w:hAnsi="Arial" w:cs="Arial"/>
          <w:sz w:val="20"/>
          <w:szCs w:val="20"/>
        </w:rPr>
        <w:t>ΔΕΝ</w:t>
      </w:r>
      <w:bookmarkEnd w:id="0"/>
      <w:r w:rsidR="007B7DBD" w:rsidRPr="00F16CB7">
        <w:rPr>
          <w:rFonts w:ascii="Arial" w:hAnsi="Arial" w:cs="Arial"/>
          <w:b/>
          <w:sz w:val="20"/>
          <w:szCs w:val="20"/>
        </w:rPr>
        <w:t xml:space="preserve"> </w:t>
      </w:r>
      <w:r w:rsidR="00160255">
        <w:rPr>
          <w:rFonts w:ascii="Arial" w:hAnsi="Arial" w:cs="Arial"/>
          <w:sz w:val="20"/>
          <w:szCs w:val="20"/>
        </w:rPr>
        <w:t>α</w:t>
      </w:r>
      <w:r w:rsidR="00BF7992">
        <w:rPr>
          <w:rFonts w:ascii="Arial" w:hAnsi="Arial" w:cs="Arial"/>
          <w:sz w:val="20"/>
          <w:szCs w:val="20"/>
        </w:rPr>
        <w:t xml:space="preserve">σκώ </w:t>
      </w:r>
      <w:r w:rsidR="00E34B09">
        <w:rPr>
          <w:rFonts w:ascii="Arial" w:hAnsi="Arial" w:cs="Arial"/>
          <w:sz w:val="20"/>
          <w:szCs w:val="20"/>
        </w:rPr>
        <w:t xml:space="preserve">οικονομική </w:t>
      </w:r>
      <w:r w:rsidR="00BF7992">
        <w:rPr>
          <w:rFonts w:ascii="Arial" w:hAnsi="Arial" w:cs="Arial"/>
          <w:sz w:val="20"/>
          <w:szCs w:val="20"/>
        </w:rPr>
        <w:t>δραστηριότητα</w:t>
      </w:r>
      <w:r w:rsidR="00D03E5F">
        <w:rPr>
          <w:rFonts w:ascii="Arial" w:hAnsi="Arial" w:cs="Arial"/>
          <w:sz w:val="20"/>
          <w:szCs w:val="20"/>
        </w:rPr>
        <w:t>,</w:t>
      </w:r>
      <w:r w:rsidR="007566B2">
        <w:rPr>
          <w:rFonts w:ascii="Arial" w:hAnsi="Arial" w:cs="Arial"/>
          <w:sz w:val="20"/>
          <w:szCs w:val="20"/>
        </w:rPr>
        <w:t xml:space="preserve"> </w:t>
      </w:r>
      <w:r w:rsidR="00D03E5F">
        <w:rPr>
          <w:rFonts w:ascii="Arial" w:hAnsi="Arial" w:cs="Arial"/>
          <w:sz w:val="18"/>
        </w:rPr>
        <w:t xml:space="preserve"> που ως οντότητα</w:t>
      </w:r>
      <w:r w:rsidR="00D33912">
        <w:rPr>
          <w:rFonts w:ascii="Arial" w:hAnsi="Arial" w:cs="Arial"/>
          <w:sz w:val="18"/>
        </w:rPr>
        <w:t xml:space="preserve"> </w:t>
      </w:r>
      <w:r w:rsidR="003D3A3E">
        <w:rPr>
          <w:rFonts w:ascii="Arial" w:hAnsi="Arial" w:cs="Arial"/>
          <w:sz w:val="18"/>
        </w:rPr>
        <w:t xml:space="preserve">έχει </w:t>
      </w:r>
      <w:r w:rsidR="00D33912" w:rsidRPr="00BF7992">
        <w:rPr>
          <w:rFonts w:ascii="Arial" w:hAnsi="Arial" w:cs="Arial"/>
          <w:sz w:val="20"/>
          <w:szCs w:val="20"/>
        </w:rPr>
        <w:t xml:space="preserve"> την έννοια της «επιχείρησης» </w:t>
      </w:r>
    </w:p>
    <w:p w14:paraId="761692E7" w14:textId="77777777" w:rsidR="00527656" w:rsidRPr="00527656" w:rsidRDefault="007B7DBD" w:rsidP="00BF7992">
      <w:pPr>
        <w:jc w:val="both"/>
        <w:rPr>
          <w:ins w:id="1" w:author="ΚΟΓΙΟΜΤΖΗ ΜΑΡΙΑ" w:date="2024-11-13T12:01:00Z"/>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14:paraId="5940E271" w14:textId="77777777" w:rsidR="00527656" w:rsidRDefault="00527656" w:rsidP="00BF7992">
      <w:pPr>
        <w:jc w:val="both"/>
        <w:rPr>
          <w:ins w:id="2" w:author="ΚΟΓΙΟΜΤΖΗ ΜΑΡΙΑ" w:date="2024-11-13T12:01:00Z"/>
          <w:rFonts w:ascii="Arial" w:hAnsi="Arial" w:cs="Arial"/>
          <w:sz w:val="20"/>
          <w:szCs w:val="20"/>
          <w:lang w:val="en-US"/>
        </w:rPr>
      </w:pPr>
    </w:p>
    <w:p w14:paraId="3C9CA23C" w14:textId="5C4BFD93" w:rsidR="00984A04" w:rsidRPr="00527656" w:rsidRDefault="00527656" w:rsidP="00BF7992">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w:t>
      </w:r>
      <w:r w:rsidR="005D6AB4" w:rsidRPr="00527656">
        <w:rPr>
          <w:rFonts w:ascii="Arial" w:hAnsi="Arial" w:cs="Arial"/>
          <w:i/>
          <w:iCs/>
          <w:sz w:val="18"/>
        </w:rPr>
        <w:t xml:space="preserve">  √ </w:t>
      </w:r>
      <w:r w:rsidR="00145271" w:rsidRPr="00527656">
        <w:rPr>
          <w:rFonts w:ascii="Arial" w:hAnsi="Arial" w:cs="Arial"/>
          <w:i/>
          <w:iCs/>
          <w:sz w:val="18"/>
        </w:rPr>
        <w:t>ένα από τα παρακάτω)</w:t>
      </w:r>
      <w:r w:rsidR="00145271" w:rsidRPr="00527656">
        <w:rPr>
          <w:rFonts w:ascii="Arial" w:hAnsi="Arial" w:cs="Arial"/>
          <w:sz w:val="18"/>
        </w:rPr>
        <w:t>:</w:t>
      </w:r>
    </w:p>
    <w:p w14:paraId="71FD5721" w14:textId="77777777" w:rsidR="00112D0A" w:rsidRPr="00527656" w:rsidRDefault="00112D0A" w:rsidP="000C58E3">
      <w:pPr>
        <w:jc w:val="center"/>
        <w:rPr>
          <w:rFonts w:ascii="Arial" w:hAnsi="Arial" w:cs="Arial"/>
          <w:b/>
          <w:sz w:val="20"/>
          <w:szCs w:val="20"/>
        </w:rPr>
      </w:pPr>
    </w:p>
    <w:tbl>
      <w:tblPr>
        <w:tblStyle w:val="a3"/>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ac"/>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ac"/>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aa"/>
                <w:rFonts w:ascii="Arial" w:hAnsi="Arial" w:cs="Arial"/>
                <w:lang w:val="el-GR"/>
              </w:rPr>
              <w:t xml:space="preserve"> </w:t>
            </w:r>
            <w:r w:rsidRPr="00BF7992">
              <w:rPr>
                <w:rStyle w:val="aa"/>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ac"/>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ac"/>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ac"/>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ΑΦΜ</w:t>
            </w:r>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09E12D1B" w14:textId="6080BBAA" w:rsidR="00573760" w:rsidDel="00D01789" w:rsidRDefault="00573760" w:rsidP="00640961">
      <w:pPr>
        <w:jc w:val="both"/>
        <w:rPr>
          <w:del w:id="3" w:author="ΚΟΓΙΟΜΤΖΗ ΜΑΡΙΑ" w:date="2024-11-13T12:10:00Z"/>
          <w:rFonts w:ascii="Arial" w:hAnsi="Arial" w:cs="Arial"/>
          <w:sz w:val="20"/>
          <w:szCs w:val="20"/>
          <w:lang w:val="en-US"/>
        </w:rPr>
      </w:pPr>
    </w:p>
    <w:p w14:paraId="4612011B" w14:textId="7C4673E7" w:rsidR="00573760" w:rsidRDefault="00527656"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aa"/>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aa"/>
          <w:rFonts w:ascii="Arial" w:hAnsi="Arial" w:cs="Arial"/>
        </w:rPr>
        <w:endnoteReference w:id="7"/>
      </w:r>
      <w:r w:rsidR="00573760" w:rsidRPr="005F40B7">
        <w:rPr>
          <w:rFonts w:ascii="Arial" w:hAnsi="Arial" w:cs="Arial"/>
          <w:sz w:val="20"/>
          <w:szCs w:val="20"/>
        </w:rPr>
        <w:t>,</w:t>
      </w:r>
      <w:r w:rsidR="00573760">
        <w:rPr>
          <w:rStyle w:val="aa"/>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ac"/>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aa"/>
          <w:rFonts w:ascii="Arial" w:hAnsi="Arial" w:cs="Arial"/>
        </w:rPr>
        <w:endnoteReference w:id="9"/>
      </w:r>
      <w:r w:rsidR="004E525F" w:rsidRPr="00DD70A8">
        <w:rPr>
          <w:rFonts w:ascii="Arial" w:hAnsi="Arial" w:cs="Arial"/>
          <w:sz w:val="20"/>
          <w:szCs w:val="20"/>
          <w:vertAlign w:val="superscript"/>
        </w:rPr>
        <w:t>,</w:t>
      </w:r>
      <w:r w:rsidR="006947BA">
        <w:rPr>
          <w:rStyle w:val="aa"/>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ac"/>
        <w:numPr>
          <w:ilvl w:val="0"/>
          <w:numId w:val="16"/>
        </w:numPr>
        <w:jc w:val="both"/>
        <w:rPr>
          <w:rFonts w:ascii="Arial" w:hAnsi="Arial" w:cs="Arial"/>
          <w:sz w:val="20"/>
          <w:szCs w:val="20"/>
        </w:rPr>
      </w:pPr>
      <w:r w:rsidRPr="007A36C5">
        <w:rPr>
          <w:rFonts w:ascii="Arial" w:hAnsi="Arial" w:cs="Arial"/>
          <w:sz w:val="20"/>
          <w:szCs w:val="20"/>
        </w:rPr>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ac"/>
        <w:numPr>
          <w:ilvl w:val="0"/>
          <w:numId w:val="16"/>
        </w:numPr>
        <w:jc w:val="both"/>
        <w:rPr>
          <w:rFonts w:ascii="Arial" w:hAnsi="Arial" w:cs="Arial"/>
          <w:sz w:val="20"/>
          <w:szCs w:val="20"/>
        </w:rPr>
      </w:pPr>
      <w:r w:rsidRPr="00492CE2">
        <w:rPr>
          <w:rFonts w:ascii="Arial" w:hAnsi="Arial" w:cs="Arial"/>
          <w:sz w:val="20"/>
          <w:szCs w:val="20"/>
        </w:rPr>
        <w:lastRenderedPageBreak/>
        <w:t>στην πρωτογενή παραγωγή</w:t>
      </w:r>
      <w:r w:rsidR="00E17B40">
        <w:rPr>
          <w:rStyle w:val="aa"/>
          <w:rFonts w:ascii="Arial" w:hAnsi="Arial" w:cs="Arial"/>
        </w:rPr>
        <w:endnoteReference w:id="12"/>
      </w:r>
      <w:r w:rsidRPr="00492CE2">
        <w:rPr>
          <w:rFonts w:ascii="Arial" w:hAnsi="Arial" w:cs="Arial"/>
          <w:sz w:val="20"/>
          <w:szCs w:val="20"/>
        </w:rPr>
        <w:t xml:space="preserve"> γεωργικών προϊόντων</w:t>
      </w:r>
      <w:r w:rsidR="00E736CA">
        <w:rPr>
          <w:rStyle w:val="aa"/>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ac"/>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aa"/>
          <w:rFonts w:ascii="Arial" w:hAnsi="Arial" w:cs="Arial"/>
        </w:rPr>
        <w:endnoteReference w:id="14"/>
      </w:r>
      <w:r w:rsidRPr="003121CB">
        <w:rPr>
          <w:rFonts w:ascii="Arial" w:hAnsi="Arial" w:cs="Arial"/>
          <w:sz w:val="20"/>
          <w:szCs w:val="20"/>
        </w:rPr>
        <w:t xml:space="preserve"> και της εμπορίας</w:t>
      </w:r>
      <w:r w:rsidR="00E736CA">
        <w:rPr>
          <w:rStyle w:val="aa"/>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ac"/>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ac"/>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40239C21" w:rsidR="00B448CD" w:rsidRDefault="00C61CCE"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w:t>
      </w:r>
      <w:proofErr w:type="spellStart"/>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proofErr w:type="spellEnd"/>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1D62C326" w:rsidR="00521B31" w:rsidRDefault="00C61CCE"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*προσθέτονται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67968D0F" w:rsidR="00984A04" w:rsidRPr="00BF7992" w:rsidRDefault="00C61CCE" w:rsidP="00920689">
      <w:pPr>
        <w:ind w:left="284" w:hanging="284"/>
        <w:jc w:val="both"/>
        <w:rPr>
          <w:strike/>
        </w:rPr>
      </w:pPr>
      <w:r>
        <w:rPr>
          <w:rFonts w:ascii="Arial" w:hAnsi="Arial" w:cs="Arial"/>
          <w:b/>
          <w:sz w:val="20"/>
          <w:szCs w:val="20"/>
        </w:rPr>
        <w:t>ΣΤ</w:t>
      </w:r>
      <w:r w:rsidR="00B84625" w:rsidRPr="00B84625">
        <w:rPr>
          <w:rFonts w:ascii="Arial" w:hAnsi="Arial" w:cs="Arial"/>
          <w:b/>
          <w:sz w:val="20"/>
          <w:szCs w:val="20"/>
        </w:rPr>
        <w:t>.</w:t>
      </w:r>
      <w:r w:rsidR="00B84625" w:rsidRPr="00B84625">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B73899">
        <w:rPr>
          <w:rFonts w:ascii="Arial" w:hAnsi="Arial" w:cs="Arial"/>
          <w:sz w:val="20"/>
          <w:szCs w:val="20"/>
        </w:rPr>
        <w:t xml:space="preserve">…… </w:t>
      </w:r>
      <w:r w:rsidR="004F2B49" w:rsidRPr="006209E2">
        <w:rPr>
          <w:rFonts w:ascii="Arial" w:hAnsi="Arial" w:cs="Arial"/>
          <w:i/>
          <w:iCs/>
          <w:color w:val="4BACC6" w:themeColor="accent5"/>
          <w:sz w:val="20"/>
          <w:szCs w:val="20"/>
        </w:rPr>
        <w:t>(</w:t>
      </w:r>
      <w:r w:rsidR="00B73899" w:rsidRPr="006209E2">
        <w:rPr>
          <w:rFonts w:ascii="Arial" w:hAnsi="Arial" w:cs="Arial"/>
          <w:i/>
          <w:iCs/>
          <w:color w:val="4BACC6" w:themeColor="accent5"/>
          <w:sz w:val="20"/>
          <w:szCs w:val="20"/>
        </w:rPr>
        <w:t xml:space="preserve">αναφέρεται </w:t>
      </w:r>
      <w:r w:rsidR="006209E2" w:rsidRPr="006209E2">
        <w:rPr>
          <w:rFonts w:ascii="Arial" w:hAnsi="Arial" w:cs="Arial"/>
          <w:i/>
          <w:iCs/>
          <w:color w:val="4BACC6" w:themeColor="accent5"/>
          <w:sz w:val="20"/>
          <w:szCs w:val="20"/>
        </w:rPr>
        <w:t xml:space="preserve">ο Καν. </w:t>
      </w:r>
      <w:proofErr w:type="spellStart"/>
      <w:r w:rsidR="006209E2" w:rsidRPr="006209E2">
        <w:rPr>
          <w:rFonts w:ascii="Arial" w:hAnsi="Arial" w:cs="Arial"/>
          <w:i/>
          <w:iCs/>
          <w:color w:val="4BACC6" w:themeColor="accent5"/>
          <w:sz w:val="20"/>
          <w:szCs w:val="20"/>
          <w:lang w:val="en-US"/>
        </w:rPr>
        <w:t>deminimis</w:t>
      </w:r>
      <w:proofErr w:type="spellEnd"/>
      <w:r w:rsidR="004F2B49" w:rsidRPr="006209E2">
        <w:rPr>
          <w:rFonts w:ascii="Arial" w:hAnsi="Arial" w:cs="Arial"/>
          <w:i/>
          <w:iCs/>
          <w:color w:val="4BACC6" w:themeColor="accent5"/>
          <w:sz w:val="20"/>
          <w:szCs w:val="20"/>
        </w:rPr>
        <w:t>)</w:t>
      </w:r>
      <w:r w:rsidR="006209E2">
        <w:rPr>
          <w:rFonts w:ascii="Arial" w:hAnsi="Arial" w:cs="Arial"/>
          <w:sz w:val="20"/>
          <w:szCs w:val="20"/>
        </w:rPr>
        <w:t>…</w:t>
      </w:r>
      <w:r w:rsidR="00B84625" w:rsidRPr="00C30139">
        <w:rPr>
          <w:rFonts w:ascii="Arial" w:hAnsi="Arial" w:cs="Arial"/>
          <w:sz w:val="20"/>
          <w:szCs w:val="20"/>
        </w:rPr>
        <w:t>, 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A598D74" w:rsidR="00CE70D5" w:rsidRDefault="00C61CCE"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55638FF5" w:rsidR="006A2476" w:rsidRDefault="00C61CCE" w:rsidP="002F46B4">
      <w:pPr>
        <w:ind w:left="284" w:hanging="284"/>
        <w:jc w:val="both"/>
        <w:rPr>
          <w:rFonts w:ascii="Arial" w:hAnsi="Arial" w:cs="Arial"/>
          <w:sz w:val="20"/>
          <w:szCs w:val="20"/>
        </w:rPr>
      </w:pPr>
      <w:r>
        <w:rPr>
          <w:rFonts w:ascii="Arial" w:hAnsi="Arial" w:cs="Arial"/>
          <w:b/>
          <w:sz w:val="20"/>
          <w:szCs w:val="20"/>
        </w:rPr>
        <w:t>Η</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1180F2CC" w14:textId="45AC5867" w:rsidR="002F46B4" w:rsidRPr="005F40B7" w:rsidDel="00D01789" w:rsidRDefault="002F46B4" w:rsidP="002F46B4">
      <w:pPr>
        <w:ind w:left="284" w:hanging="284"/>
        <w:jc w:val="both"/>
        <w:rPr>
          <w:del w:id="4" w:author="ΚΟΓΙΟΜΤΖΗ ΜΑΡΙΑ" w:date="2024-11-13T12:10:00Z"/>
          <w:rFonts w:ascii="Arial" w:hAnsi="Arial" w:cs="Arial"/>
          <w:sz w:val="20"/>
          <w:szCs w:val="20"/>
        </w:rPr>
      </w:pPr>
    </w:p>
    <w:p w14:paraId="56D5BB56" w14:textId="77777777" w:rsidR="00D01789" w:rsidRDefault="00D01789" w:rsidP="000C58E3">
      <w:pPr>
        <w:jc w:val="right"/>
        <w:rPr>
          <w:ins w:id="5" w:author="ΚΟΓΙΟΜΤΖΗ ΜΑΡΙΑ" w:date="2024-11-13T12:10:00Z"/>
          <w:rFonts w:ascii="Arial" w:hAnsi="Arial" w:cs="Arial"/>
          <w:sz w:val="18"/>
          <w:szCs w:val="18"/>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9"/>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22A5A" w14:textId="77777777" w:rsidR="00EC548D" w:rsidRDefault="00EC548D">
      <w:r>
        <w:separator/>
      </w:r>
    </w:p>
  </w:endnote>
  <w:endnote w:type="continuationSeparator" w:id="0">
    <w:p w14:paraId="1851C156" w14:textId="77777777" w:rsidR="00EC548D" w:rsidRDefault="00EC548D">
      <w:r>
        <w:continuationSeparator/>
      </w:r>
    </w:p>
  </w:endnote>
  <w:endnote w:id="1">
    <w:p w14:paraId="5116DDB7" w14:textId="300C3871" w:rsidR="00A500FA" w:rsidRDefault="00A500FA">
      <w:pPr>
        <w:pStyle w:val="a9"/>
      </w:pPr>
      <w:r>
        <w:rPr>
          <w:rStyle w:val="aa"/>
        </w:rPr>
        <w:endnoteRef/>
      </w:r>
      <w:r>
        <w:t xml:space="preserve"> </w:t>
      </w:r>
      <w:hyperlink r:id="rId1" w:anchor="d1e472-1-1" w:history="1">
        <w:r w:rsidR="005E1684" w:rsidRPr="00B55B59">
          <w:rPr>
            <w:rStyle w:val="-"/>
          </w:rPr>
          <w:t>https://eur-lex.europa.eu/legal-content/EL/TXT/HTML/?uri=OJ:L_202302831&amp;qid=1703674493315#d1e472-1-1</w:t>
        </w:r>
      </w:hyperlink>
      <w:r w:rsidR="005E1684">
        <w:t xml:space="preserve"> </w:t>
      </w:r>
    </w:p>
  </w:endnote>
  <w:endnote w:id="2">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a9"/>
        <w:ind w:left="851" w:right="850"/>
        <w:jc w:val="both"/>
        <w:rPr>
          <w:rFonts w:ascii="Arial" w:hAnsi="Arial" w:cs="Arial"/>
        </w:rPr>
      </w:pPr>
      <w:r w:rsidRPr="00244417">
        <w:rPr>
          <w:rFonts w:ascii="Arial" w:hAnsi="Arial" w:cs="Arial"/>
        </w:rPr>
        <w:t xml:space="preserve">α) μια επιχείρηση κατέχει την πλειοψηφία των δικαιωμάτων ψήφου των μετόχων ή των εταίρων άλλης </w:t>
      </w:r>
      <w:proofErr w:type="spellStart"/>
      <w:r w:rsidRPr="00244417">
        <w:rPr>
          <w:rFonts w:ascii="Arial" w:hAnsi="Arial" w:cs="Arial"/>
        </w:rPr>
        <w:t>επιχείρησης˙</w:t>
      </w:r>
      <w:proofErr w:type="spellEnd"/>
    </w:p>
    <w:p w14:paraId="11820C65" w14:textId="77777777" w:rsidR="005D6AB4" w:rsidRPr="00244417" w:rsidRDefault="005D6AB4" w:rsidP="001779A3">
      <w:pPr>
        <w:pStyle w:val="a9"/>
        <w:ind w:left="851" w:right="850"/>
        <w:jc w:val="both"/>
        <w:rPr>
          <w:rFonts w:ascii="Arial" w:hAnsi="Arial" w:cs="Arial"/>
        </w:rPr>
      </w:pPr>
      <w:r w:rsidRPr="00244417">
        <w:rPr>
          <w:rFonts w:ascii="Arial" w:hAnsi="Arial" w:cs="Arial"/>
        </w:rPr>
        <w:t xml:space="preserve">β) μια επιχείρηση έχει το δικαίωμα να διορίζει ή να παύει την πλειοψηφία των μελών του διοικητικού, διαχειριστικού ή εποπτικού οργάνου άλλης </w:t>
      </w:r>
      <w:proofErr w:type="spellStart"/>
      <w:r w:rsidRPr="00244417">
        <w:rPr>
          <w:rFonts w:ascii="Arial" w:hAnsi="Arial" w:cs="Arial"/>
        </w:rPr>
        <w:t>επιχείρησης˙</w:t>
      </w:r>
      <w:proofErr w:type="spellEnd"/>
    </w:p>
    <w:p w14:paraId="45222CFF" w14:textId="77777777" w:rsidR="005D6AB4" w:rsidRPr="00244417" w:rsidRDefault="005D6AB4" w:rsidP="001779A3">
      <w:pPr>
        <w:pStyle w:val="a9"/>
        <w:ind w:left="851" w:right="850"/>
        <w:jc w:val="both"/>
        <w:rPr>
          <w:rFonts w:ascii="Arial" w:hAnsi="Arial" w:cs="Arial"/>
        </w:rPr>
      </w:pPr>
      <w:r w:rsidRPr="00244417">
        <w:rPr>
          <w:rFonts w:ascii="Arial" w:hAnsi="Arial" w:cs="Arial"/>
        </w:rPr>
        <w:t xml:space="preserve">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w:t>
      </w:r>
      <w:proofErr w:type="spellStart"/>
      <w:r w:rsidRPr="00244417">
        <w:rPr>
          <w:rFonts w:ascii="Arial" w:hAnsi="Arial" w:cs="Arial"/>
        </w:rPr>
        <w:t>τελευταίας˙</w:t>
      </w:r>
      <w:proofErr w:type="spellEnd"/>
    </w:p>
    <w:p w14:paraId="4B251637" w14:textId="77777777" w:rsidR="005D6AB4" w:rsidRPr="00244417" w:rsidRDefault="005D6AB4" w:rsidP="001779A3">
      <w:pPr>
        <w:pStyle w:val="a9"/>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a9"/>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a9"/>
        <w:jc w:val="both"/>
      </w:pPr>
      <w:r>
        <w:rPr>
          <w:rStyle w:val="aa"/>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244417">
        <w:rPr>
          <w:rFonts w:ascii="Arial" w:hAnsi="Arial" w:cs="Arial"/>
        </w:rPr>
        <w:t>εξαγοράζουσα</w:t>
      </w:r>
      <w:proofErr w:type="spellEnd"/>
      <w:r w:rsidRPr="00244417">
        <w:rPr>
          <w:rFonts w:ascii="Arial" w:hAnsi="Arial" w:cs="Arial"/>
        </w:rPr>
        <w:t xml:space="preserve">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1">
    <w:p w14:paraId="72A08FEE" w14:textId="29E96DE3"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DD863" w14:textId="77777777"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8671C5">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3991E" w14:textId="77777777" w:rsidR="00EC548D" w:rsidRDefault="00EC548D">
      <w:r>
        <w:separator/>
      </w:r>
    </w:p>
  </w:footnote>
  <w:footnote w:type="continuationSeparator" w:id="0">
    <w:p w14:paraId="63B1279A" w14:textId="77777777" w:rsidR="00EC548D" w:rsidRDefault="00EC5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nsid w:val="752013CD"/>
    <w:multiLevelType w:val="singleLevel"/>
    <w:tmpl w:val="0C09000F"/>
    <w:lvl w:ilvl="0">
      <w:start w:val="1"/>
      <w:numFmt w:val="decimal"/>
      <w:lvlText w:val="%1."/>
      <w:lvlJc w:val="left"/>
      <w:pPr>
        <w:tabs>
          <w:tab w:val="num" w:pos="360"/>
        </w:tabs>
        <w:ind w:left="360" w:hanging="360"/>
      </w:pPr>
    </w:lvl>
  </w:abstractNum>
  <w:num w:numId="1">
    <w:abstractNumId w:val="11"/>
  </w:num>
  <w:num w:numId="2">
    <w:abstractNumId w:val="10"/>
  </w:num>
  <w:num w:numId="3">
    <w:abstractNumId w:val="14"/>
  </w:num>
  <w:num w:numId="4">
    <w:abstractNumId w:val="18"/>
  </w:num>
  <w:num w:numId="5">
    <w:abstractNumId w:val="17"/>
  </w:num>
  <w:num w:numId="6">
    <w:abstractNumId w:val="3"/>
  </w:num>
  <w:num w:numId="7">
    <w:abstractNumId w:val="8"/>
  </w:num>
  <w:num w:numId="8">
    <w:abstractNumId w:val="1"/>
  </w:num>
  <w:num w:numId="9">
    <w:abstractNumId w:val="16"/>
  </w:num>
  <w:num w:numId="10">
    <w:abstractNumId w:val="0"/>
  </w:num>
  <w:num w:numId="11">
    <w:abstractNumId w:val="7"/>
  </w:num>
  <w:num w:numId="12">
    <w:abstractNumId w:val="5"/>
  </w:num>
  <w:num w:numId="13">
    <w:abstractNumId w:val="13"/>
  </w:num>
  <w:num w:numId="14">
    <w:abstractNumId w:val="9"/>
  </w:num>
  <w:num w:numId="15">
    <w:abstractNumId w:val="2"/>
  </w:num>
  <w:num w:numId="16">
    <w:abstractNumId w:val="15"/>
  </w:num>
  <w:num w:numId="17">
    <w:abstractNumId w:val="6"/>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24"/>
    <w:rsid w:val="0000114F"/>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2765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443"/>
    <w:rsid w:val="00A82AE4"/>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UnresolvedMention">
    <w:name w:val="Unresolved Mention"/>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UnresolvedMention">
    <w:name w:val="Unresolved Mention"/>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E4D5371-6F33-4A2B-B835-06DEE9EA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715</Words>
  <Characters>4293</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ΚΟΓΙΟΜΤΖΗ ΜΑΡΙΑ</cp:lastModifiedBy>
  <cp:revision>11</cp:revision>
  <cp:lastPrinted>2024-07-18T09:33:00Z</cp:lastPrinted>
  <dcterms:created xsi:type="dcterms:W3CDTF">2024-11-13T09:42:00Z</dcterms:created>
  <dcterms:modified xsi:type="dcterms:W3CDTF">2024-11-13T10:15:00Z</dcterms:modified>
</cp:coreProperties>
</file>